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E89" w:rsidRPr="00462E89" w:rsidRDefault="00462E89" w:rsidP="00462E89">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462E89">
        <w:rPr>
          <w:rFonts w:ascii="Times New Roman" w:eastAsia="Times New Roman" w:hAnsi="Times New Roman" w:cs="Times New Roman"/>
          <w:b/>
          <w:bCs/>
          <w:color w:val="1E2120"/>
          <w:sz w:val="39"/>
          <w:szCs w:val="39"/>
          <w:lang w:eastAsia="ru-RU"/>
        </w:rPr>
        <w:t>Должностная инструкция</w:t>
      </w:r>
      <w:r w:rsidRPr="00462E89">
        <w:rPr>
          <w:rFonts w:ascii="Times New Roman" w:eastAsia="Times New Roman" w:hAnsi="Times New Roman" w:cs="Times New Roman"/>
          <w:b/>
          <w:bCs/>
          <w:color w:val="1E2120"/>
          <w:sz w:val="39"/>
          <w:szCs w:val="39"/>
          <w:lang w:eastAsia="ru-RU"/>
        </w:rPr>
        <w:br/>
        <w:t xml:space="preserve">учителя математики по </w:t>
      </w:r>
      <w:proofErr w:type="spellStart"/>
      <w:r w:rsidRPr="00462E89">
        <w:rPr>
          <w:rFonts w:ascii="Times New Roman" w:eastAsia="Times New Roman" w:hAnsi="Times New Roman" w:cs="Times New Roman"/>
          <w:b/>
          <w:bCs/>
          <w:color w:val="1E2120"/>
          <w:sz w:val="39"/>
          <w:szCs w:val="39"/>
          <w:lang w:eastAsia="ru-RU"/>
        </w:rPr>
        <w:t>профстандарту</w:t>
      </w:r>
      <w:proofErr w:type="spellEnd"/>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462E89">
        <w:rPr>
          <w:rFonts w:ascii="Times New Roman" w:eastAsia="Times New Roman" w:hAnsi="Times New Roman" w:cs="Times New Roman"/>
          <w:b/>
          <w:bCs/>
          <w:color w:val="1E2120"/>
          <w:sz w:val="30"/>
          <w:szCs w:val="30"/>
          <w:lang w:eastAsia="ru-RU"/>
        </w:rPr>
        <w:t>1. Общие положения</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1.1. Настоящая </w:t>
      </w:r>
      <w:r w:rsidRPr="00462E89">
        <w:rPr>
          <w:rFonts w:ascii="inherit" w:eastAsia="Times New Roman" w:hAnsi="inherit" w:cs="Times New Roman"/>
          <w:b/>
          <w:bCs/>
          <w:color w:val="1E2120"/>
          <w:sz w:val="27"/>
          <w:szCs w:val="27"/>
          <w:bdr w:val="none" w:sz="0" w:space="0" w:color="auto" w:frame="1"/>
          <w:lang w:eastAsia="ru-RU"/>
        </w:rPr>
        <w:t>должностная инструкция учителя математики</w:t>
      </w:r>
      <w:r w:rsidRPr="00462E89">
        <w:rPr>
          <w:rFonts w:ascii="Times New Roman" w:eastAsia="Times New Roman" w:hAnsi="Times New Roman" w:cs="Times New Roman"/>
          <w:color w:val="1E2120"/>
          <w:sz w:val="27"/>
          <w:szCs w:val="27"/>
          <w:lang w:eastAsia="ru-RU"/>
        </w:rPr>
        <w:t> в школе разработана на основании </w:t>
      </w:r>
      <w:r w:rsidRPr="00462E89">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462E89">
        <w:rPr>
          <w:rFonts w:ascii="Times New Roman" w:eastAsia="Times New Roman" w:hAnsi="Times New Roman" w:cs="Times New Roman"/>
          <w:color w:val="1E2120"/>
          <w:sz w:val="27"/>
          <w:szCs w:val="27"/>
          <w:lang w:eastAsia="ru-RU"/>
        </w:rPr>
        <w:t xml:space="preserve"> (педагогическая деятельность в сфере дошкольного, начального общего, основного общего, среднего общего образования)» с дополнениями от 05.08.2016г, в соответствии с Федеральным законом №273-ФЗ от 29.12.2012г «Об образовании в Российской Федерации» в редакции от 25 июля 2022 года; ФГОС ООО, утвержденного соответственно Приказом </w:t>
      </w:r>
      <w:proofErr w:type="spellStart"/>
      <w:r w:rsidRPr="00462E89">
        <w:rPr>
          <w:rFonts w:ascii="Times New Roman" w:eastAsia="Times New Roman" w:hAnsi="Times New Roman" w:cs="Times New Roman"/>
          <w:color w:val="1E2120"/>
          <w:sz w:val="27"/>
          <w:szCs w:val="27"/>
          <w:lang w:eastAsia="ru-RU"/>
        </w:rPr>
        <w:t>Минпросвещения</w:t>
      </w:r>
      <w:proofErr w:type="spellEnd"/>
      <w:r w:rsidRPr="00462E89">
        <w:rPr>
          <w:rFonts w:ascii="Times New Roman" w:eastAsia="Times New Roman" w:hAnsi="Times New Roman" w:cs="Times New Roman"/>
          <w:color w:val="1E2120"/>
          <w:sz w:val="27"/>
          <w:szCs w:val="27"/>
          <w:lang w:eastAsia="ru-RU"/>
        </w:rPr>
        <w:t xml:space="preserve"> России №287 от 31 мая 2021 года и ФГОС СОО, утвержденного Приказом </w:t>
      </w:r>
      <w:proofErr w:type="spellStart"/>
      <w:r w:rsidRPr="00462E89">
        <w:rPr>
          <w:rFonts w:ascii="Times New Roman" w:eastAsia="Times New Roman" w:hAnsi="Times New Roman" w:cs="Times New Roman"/>
          <w:color w:val="1E2120"/>
          <w:sz w:val="27"/>
          <w:szCs w:val="27"/>
          <w:lang w:eastAsia="ru-RU"/>
        </w:rPr>
        <w:t>Минобрнауки</w:t>
      </w:r>
      <w:proofErr w:type="spellEnd"/>
      <w:r w:rsidRPr="00462E89">
        <w:rPr>
          <w:rFonts w:ascii="Times New Roman" w:eastAsia="Times New Roman" w:hAnsi="Times New Roman" w:cs="Times New Roman"/>
          <w:color w:val="1E2120"/>
          <w:sz w:val="27"/>
          <w:szCs w:val="27"/>
          <w:lang w:eastAsia="ru-RU"/>
        </w:rPr>
        <w:t xml:space="preserve"> России №413 от 17.05.2012г в редакции от 11.12.2020 года; нормами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462E89">
        <w:rPr>
          <w:rFonts w:ascii="Times New Roman" w:eastAsia="Times New Roman" w:hAnsi="Times New Roman" w:cs="Times New Roman"/>
          <w:color w:val="1E2120"/>
          <w:sz w:val="27"/>
          <w:szCs w:val="27"/>
          <w:lang w:eastAsia="ru-RU"/>
        </w:rPr>
        <w:br/>
        <w:t xml:space="preserve">1.2. Данная должностная инструкция учителя математики, разработанная в соответствии с </w:t>
      </w:r>
      <w:proofErr w:type="spellStart"/>
      <w:r w:rsidRPr="00462E89">
        <w:rPr>
          <w:rFonts w:ascii="Times New Roman" w:eastAsia="Times New Roman" w:hAnsi="Times New Roman" w:cs="Times New Roman"/>
          <w:color w:val="1E2120"/>
          <w:sz w:val="27"/>
          <w:szCs w:val="27"/>
          <w:lang w:eastAsia="ru-RU"/>
        </w:rPr>
        <w:t>профстандартом</w:t>
      </w:r>
      <w:proofErr w:type="spellEnd"/>
      <w:r w:rsidRPr="00462E89">
        <w:rPr>
          <w:rFonts w:ascii="Times New Roman" w:eastAsia="Times New Roman" w:hAnsi="Times New Roman" w:cs="Times New Roman"/>
          <w:color w:val="1E2120"/>
          <w:sz w:val="27"/>
          <w:szCs w:val="27"/>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математики образовательного учреждения.</w:t>
      </w:r>
      <w:r w:rsidRPr="00462E89">
        <w:rPr>
          <w:rFonts w:ascii="Times New Roman" w:eastAsia="Times New Roman" w:hAnsi="Times New Roman" w:cs="Times New Roman"/>
          <w:color w:val="1E2120"/>
          <w:sz w:val="27"/>
          <w:szCs w:val="27"/>
          <w:lang w:eastAsia="ru-RU"/>
        </w:rPr>
        <w:br/>
        <w:t>1.3. Учителя математики назначает и освобождает от должности директор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законодательства Российской Федерации.</w:t>
      </w:r>
      <w:r w:rsidRPr="00462E89">
        <w:rPr>
          <w:rFonts w:ascii="Times New Roman" w:eastAsia="Times New Roman" w:hAnsi="Times New Roman" w:cs="Times New Roman"/>
          <w:color w:val="1E2120"/>
          <w:sz w:val="27"/>
          <w:szCs w:val="27"/>
          <w:lang w:eastAsia="ru-RU"/>
        </w:rPr>
        <w:br/>
        <w:t>1.4. Учитель математики в общеобразовательном учреждении относится к категории специалистов, непосредственно подчиняется заместителю директора по учебно-воспитательной работе.</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1.5. </w:t>
      </w:r>
      <w:ins w:id="0" w:author="Unknown">
        <w:r w:rsidRPr="00462E89">
          <w:rPr>
            <w:rFonts w:ascii="Times New Roman" w:eastAsia="Times New Roman" w:hAnsi="Times New Roman" w:cs="Times New Roman"/>
            <w:color w:val="1E2120"/>
            <w:sz w:val="27"/>
            <w:szCs w:val="27"/>
            <w:u w:val="single"/>
            <w:bdr w:val="none" w:sz="0" w:space="0" w:color="auto" w:frame="1"/>
            <w:lang w:eastAsia="ru-RU"/>
          </w:rPr>
          <w:t>На должность учителя математики принимается лицо:</w:t>
        </w:r>
      </w:ins>
    </w:p>
    <w:p w:rsidR="00462E89" w:rsidRPr="00462E89"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462E89" w:rsidRPr="00462E89"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 опытом или без опыта практической работы;</w:t>
      </w:r>
    </w:p>
    <w:p w:rsidR="00462E89" w:rsidRPr="00462E89"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462E89" w:rsidRPr="00462E89"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462E89" w:rsidRPr="00462E89"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1.6. В своей педагогической деятельности учитель математики школы руководствуется должностной инструкцией по </w:t>
      </w:r>
      <w:proofErr w:type="spellStart"/>
      <w:r w:rsidRPr="00462E89">
        <w:rPr>
          <w:rFonts w:ascii="Times New Roman" w:eastAsia="Times New Roman" w:hAnsi="Times New Roman" w:cs="Times New Roman"/>
          <w:color w:val="1E2120"/>
          <w:sz w:val="27"/>
          <w:szCs w:val="27"/>
          <w:lang w:eastAsia="ru-RU"/>
        </w:rPr>
        <w:t>профстандарту</w:t>
      </w:r>
      <w:proofErr w:type="spellEnd"/>
      <w:r w:rsidRPr="00462E89">
        <w:rPr>
          <w:rFonts w:ascii="Times New Roman" w:eastAsia="Times New Roman" w:hAnsi="Times New Roman" w:cs="Times New Roman"/>
          <w:color w:val="1E2120"/>
          <w:sz w:val="27"/>
          <w:szCs w:val="27"/>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Федеральным Законом №273 «Об образовании в Российской Федерации»;</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основами педагогики, психологии, физиологии и гигиены;</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требованиями ФГОС и рекомендациями по их применению в школе;</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462E89">
          <w:rPr>
            <w:rFonts w:ascii="Arial" w:eastAsia="Times New Roman" w:hAnsi="Arial" w:cs="Arial"/>
            <w:color w:val="047EB6"/>
            <w:sz w:val="27"/>
            <w:szCs w:val="27"/>
            <w:u w:val="single"/>
            <w:bdr w:val="none" w:sz="0" w:space="0" w:color="auto" w:frame="1"/>
            <w:lang w:eastAsia="ru-RU"/>
          </w:rPr>
          <w:t>инструкцией по охране труда учителя математики</w:t>
        </w:r>
      </w:hyperlink>
      <w:r w:rsidRPr="00462E89">
        <w:rPr>
          <w:rFonts w:ascii="Times New Roman" w:eastAsia="Times New Roman" w:hAnsi="Times New Roman" w:cs="Times New Roman"/>
          <w:color w:val="1E2120"/>
          <w:sz w:val="27"/>
          <w:szCs w:val="27"/>
          <w:lang w:eastAsia="ru-RU"/>
        </w:rPr>
        <w:t>;</w:t>
      </w:r>
    </w:p>
    <w:p w:rsidR="00462E89" w:rsidRPr="00462E89"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Конвенцией ООН о правах ребенка.</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1.7. </w:t>
      </w:r>
      <w:ins w:id="1" w:author="Unknown">
        <w:r w:rsidRPr="00462E89">
          <w:rPr>
            <w:rFonts w:ascii="Times New Roman" w:eastAsia="Times New Roman" w:hAnsi="Times New Roman" w:cs="Times New Roman"/>
            <w:color w:val="1E2120"/>
            <w:sz w:val="27"/>
            <w:szCs w:val="27"/>
            <w:u w:val="single"/>
            <w:bdr w:val="none" w:sz="0" w:space="0" w:color="auto" w:frame="1"/>
            <w:lang w:eastAsia="ru-RU"/>
          </w:rPr>
          <w:t>Учитель математики должен знать:</w:t>
        </w:r>
      </w:ins>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трудовое законодательство РФ;</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требования ФГОС основного общего, полного общего образования и рекомендации по их внедрению в общеобразовательном учреждении;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основы математической теории и перспективных направлений развития современной математики;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преподаваемый предмет «Математика» в пределах требований Федеральных государственных образовательных стандартов ФГОС и образовательных программ основного и среднего общего образования, его историю и место в мировой культуре и науке;</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основы методики преподавания, основные принципы </w:t>
      </w:r>
      <w:proofErr w:type="spellStart"/>
      <w:r w:rsidRPr="00462E89">
        <w:rPr>
          <w:rFonts w:ascii="Times New Roman" w:eastAsia="Times New Roman" w:hAnsi="Times New Roman" w:cs="Times New Roman"/>
          <w:color w:val="1E2120"/>
          <w:sz w:val="27"/>
          <w:szCs w:val="27"/>
          <w:lang w:eastAsia="ru-RU"/>
        </w:rPr>
        <w:t>деятельностного</w:t>
      </w:r>
      <w:proofErr w:type="spellEnd"/>
      <w:r w:rsidRPr="00462E89">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рабочую программу, теорию и методику обучения математике;</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научное представление о результатах образования, путях их достижения и способах оценки;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педагогические закономерности организации образовательной деятельности;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(педагогику, психологию, возрастная физиологию; школьная гигиену);</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программы и учебники по математике, отвечающие положениям Федерального государственного образовательного стандарта (ФГОС) основного общего и среднего общего образования;</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представление о широком спектре приложений математики и знание доступных учащимся математических элементов этих приложений;</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специальные подходы и источники информации для обучения математике детей, для которых русский язык не является родным и ограниченно используется в семье и ближайшем окружении;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социализация личности, индикаторы индивидуальных особенностей траекторий жизни, их возможные девиации, а также основы их психодиагностики;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основы </w:t>
      </w:r>
      <w:proofErr w:type="spellStart"/>
      <w:r w:rsidRPr="00462E89">
        <w:rPr>
          <w:rFonts w:ascii="Times New Roman" w:eastAsia="Times New Roman" w:hAnsi="Times New Roman" w:cs="Times New Roman"/>
          <w:color w:val="1E2120"/>
          <w:sz w:val="27"/>
          <w:szCs w:val="27"/>
          <w:lang w:eastAsia="ru-RU"/>
        </w:rPr>
        <w:t>психодидактики</w:t>
      </w:r>
      <w:proofErr w:type="spellEnd"/>
      <w:r w:rsidRPr="00462E89">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теорию и методы управления образовательными системами, требования к оснащению и оборудованию учебных кабинетов математики, средства обучения и их дидактические возможности;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современные педагогические технологии реализации </w:t>
      </w:r>
      <w:proofErr w:type="spellStart"/>
      <w:r w:rsidRPr="00462E89">
        <w:rPr>
          <w:rFonts w:ascii="Times New Roman" w:eastAsia="Times New Roman" w:hAnsi="Times New Roman" w:cs="Times New Roman"/>
          <w:color w:val="1E2120"/>
          <w:sz w:val="27"/>
          <w:szCs w:val="27"/>
          <w:lang w:eastAsia="ru-RU"/>
        </w:rPr>
        <w:t>компетентностного</w:t>
      </w:r>
      <w:proofErr w:type="spellEnd"/>
      <w:r w:rsidRPr="00462E89">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методы и технологии поликультурного, дифференцированного и развивающего обучения;</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основы экологии, экономики, социологии;</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462E89" w:rsidRPr="00462E89"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основы применения в работе текстовых редакторов, презентаций, электронных таблиц, электронной почты и браузеров, мультимедийного оборудования.</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1.8. </w:t>
      </w:r>
      <w:ins w:id="2" w:author="Unknown">
        <w:r w:rsidRPr="00462E89">
          <w:rPr>
            <w:rFonts w:ascii="Times New Roman" w:eastAsia="Times New Roman" w:hAnsi="Times New Roman" w:cs="Times New Roman"/>
            <w:color w:val="1E2120"/>
            <w:sz w:val="27"/>
            <w:szCs w:val="27"/>
            <w:u w:val="single"/>
            <w:bdr w:val="none" w:sz="0" w:space="0" w:color="auto" w:frame="1"/>
            <w:lang w:eastAsia="ru-RU"/>
          </w:rPr>
          <w:t>Учитель математики должен уметь:</w:t>
        </w:r>
      </w:ins>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разрабатывать рабочую программу по математике, курсу на основе примерных основных общеобразовательных программ и обеспечивать ее выполнение;</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планировать и осуществлять учебную деятельность в соответствии с основной общеобразовательной программой;</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применять современные образовательные технологии, включая информационные, а также цифровые образовательные ресурсы;</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организовать самостоятельную деятельность учащихся, в том числе исследовательскую и проектную;</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математике с практикой, обсуждать с учениками актуальные события современности;</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 по математике;</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организовывать различные виды внеурочной деятельности: математические конкуры, </w:t>
      </w:r>
      <w:proofErr w:type="spellStart"/>
      <w:r w:rsidRPr="00462E89">
        <w:rPr>
          <w:rFonts w:ascii="Times New Roman" w:eastAsia="Times New Roman" w:hAnsi="Times New Roman" w:cs="Times New Roman"/>
          <w:color w:val="1E2120"/>
          <w:sz w:val="27"/>
          <w:szCs w:val="27"/>
          <w:lang w:eastAsia="ru-RU"/>
        </w:rPr>
        <w:t>брейн</w:t>
      </w:r>
      <w:proofErr w:type="spellEnd"/>
      <w:r w:rsidRPr="00462E89">
        <w:rPr>
          <w:rFonts w:ascii="Times New Roman" w:eastAsia="Times New Roman" w:hAnsi="Times New Roman" w:cs="Times New Roman"/>
          <w:color w:val="1E2120"/>
          <w:sz w:val="27"/>
          <w:szCs w:val="27"/>
          <w:lang w:eastAsia="ru-RU"/>
        </w:rPr>
        <w:t>-ринги и т.д.;</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совместно с учащимися строить логические рассуждения (например, решение задачи) в математических и иных контекстах, понимать рассуждение обучающихся;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обучающимся в самостоятельной локализации ошибки, ее исправлении; оказание помощи школьникам в улучшении (обобщении, сокращении, более ясном изложении) своего рассуждения;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формировать у школьников убеждение в абсолютности математической истины и математического доказательства, предотвращать формирование модели поверхностной имитации действий, ведущих к успеху, без ясного понимания смысла; поощрять выбор различных путей в решении поставленной задачи;</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решать задачи элементарной математики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совместно с учениками применять методы и приемы понимания математического текста, его анализа, структуризации, реорганизации и трансформации;</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совместно с детьми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то же - для идеализированных (задачных) ситуаций, описанных текстом;</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совместно с учащимися школы создавать и использовать наглядные представления математических объектов и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организовывать исследования - эксперимент, обнаружение закономерностей, доказательство в частных и общем случаях;</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проводить различия между точным и (или) приближенным математическим доказательством, в частности, компьютерной оценкой, приближенным измерением, вычислением и др.;</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владеть основными математическими компьютерными инструментами визуализации данных, зависимостей, отношений, процессов и геометрических объектов; вычислений - численных и символьных; обработки данных (статистики); экспериментальных лабораторий (вероятность, информатика).</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квалифицированно набирать математический текст;</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математики и знакомить с ними учащихся на уроках;</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математики),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462E89">
        <w:rPr>
          <w:rFonts w:ascii="Times New Roman" w:eastAsia="Times New Roman" w:hAnsi="Times New Roman" w:cs="Times New Roman"/>
          <w:color w:val="1E2120"/>
          <w:sz w:val="27"/>
          <w:szCs w:val="27"/>
          <w:lang w:eastAsia="ru-RU"/>
        </w:rPr>
        <w:t>тьюторов</w:t>
      </w:r>
      <w:proofErr w:type="spellEnd"/>
      <w:r w:rsidRPr="00462E89">
        <w:rPr>
          <w:rFonts w:ascii="Times New Roman" w:eastAsia="Times New Roman" w:hAnsi="Times New Roman" w:cs="Times New Roman"/>
          <w:color w:val="1E2120"/>
          <w:sz w:val="27"/>
          <w:szCs w:val="27"/>
          <w:lang w:eastAsia="ru-RU"/>
        </w:rPr>
        <w:t>;</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общаться с детьми, признавать их достоинство, понимая и принимая их;</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управлять классом с целью вовлечения обучающихся в процесс обучения, мотивируя их учебно-познавательную деятельность;</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защищать достоинство и интересы учащихся, помогать детям, оказавшимся в конфликтной ситуации и/или неблагоприятных условиях;</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находить ценностный аспект учебного знания математики, обеспечивать его понимание обучающимися;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u w:val="single"/>
          <w:bdr w:val="none" w:sz="0" w:space="0" w:color="auto" w:frame="1"/>
          <w:lang w:eastAsia="ru-RU"/>
        </w:rPr>
        <w:lastRenderedPageBreak/>
        <w:t>в</w:t>
      </w:r>
      <w:ins w:id="3" w:author="Unknown">
        <w:r w:rsidRPr="00462E89">
          <w:rPr>
            <w:rFonts w:ascii="Times New Roman" w:eastAsia="Times New Roman" w:hAnsi="Times New Roman" w:cs="Times New Roman"/>
            <w:color w:val="1E2120"/>
            <w:sz w:val="27"/>
            <w:szCs w:val="27"/>
            <w:u w:val="single"/>
            <w:bdr w:val="none" w:sz="0" w:space="0" w:color="auto" w:frame="1"/>
            <w:lang w:eastAsia="ru-RU"/>
          </w:rPr>
          <w:t>ладеть ИКТ-компетентностями:</w:t>
        </w:r>
      </w:ins>
      <w:r w:rsidRPr="00462E89">
        <w:rPr>
          <w:rFonts w:ascii="Times New Roman" w:eastAsia="Times New Roman" w:hAnsi="Times New Roman" w:cs="Times New Roman"/>
          <w:color w:val="1E2120"/>
          <w:sz w:val="27"/>
          <w:szCs w:val="27"/>
          <w:lang w:eastAsia="ru-RU"/>
        </w:rPr>
        <w:br/>
        <w:t xml:space="preserve">- </w:t>
      </w:r>
      <w:proofErr w:type="spellStart"/>
      <w:r w:rsidRPr="00462E89">
        <w:rPr>
          <w:rFonts w:ascii="Times New Roman" w:eastAsia="Times New Roman" w:hAnsi="Times New Roman" w:cs="Times New Roman"/>
          <w:color w:val="1E2120"/>
          <w:sz w:val="27"/>
          <w:szCs w:val="27"/>
          <w:lang w:eastAsia="ru-RU"/>
        </w:rPr>
        <w:t>общепользовательская</w:t>
      </w:r>
      <w:proofErr w:type="spellEnd"/>
      <w:r w:rsidRPr="00462E89">
        <w:rPr>
          <w:rFonts w:ascii="Times New Roman" w:eastAsia="Times New Roman" w:hAnsi="Times New Roman" w:cs="Times New Roman"/>
          <w:color w:val="1E2120"/>
          <w:sz w:val="27"/>
          <w:szCs w:val="27"/>
          <w:lang w:eastAsia="ru-RU"/>
        </w:rPr>
        <w:t xml:space="preserve"> ИКТ-компетентность;</w:t>
      </w:r>
      <w:r w:rsidRPr="00462E89">
        <w:rPr>
          <w:rFonts w:ascii="Times New Roman" w:eastAsia="Times New Roman" w:hAnsi="Times New Roman" w:cs="Times New Roman"/>
          <w:color w:val="1E2120"/>
          <w:sz w:val="27"/>
          <w:szCs w:val="27"/>
          <w:lang w:eastAsia="ru-RU"/>
        </w:rPr>
        <w:br/>
        <w:t>- общепедагогическая ИКТ-компетентность;</w:t>
      </w:r>
      <w:r w:rsidRPr="00462E89">
        <w:rPr>
          <w:rFonts w:ascii="Times New Roman" w:eastAsia="Times New Roman" w:hAnsi="Times New Roman" w:cs="Times New Roman"/>
          <w:color w:val="1E2120"/>
          <w:sz w:val="27"/>
          <w:szCs w:val="27"/>
          <w:lang w:eastAsia="ru-RU"/>
        </w:rPr>
        <w:br/>
        <w:t>- предметно-педагогическая ИКТ-компетентность;</w:t>
      </w:r>
    </w:p>
    <w:p w:rsidR="00462E89" w:rsidRPr="00462E89"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работать с родителями (законными представителями), местным сообществом по проблематике математической культуры.</w:t>
      </w:r>
    </w:p>
    <w:p w:rsidR="00462E89" w:rsidRPr="00462E89"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1.9. Учитель математики должен быть ознакомлен с должностной инструкцией, разработанной с учетом </w:t>
      </w:r>
      <w:proofErr w:type="spellStart"/>
      <w:r w:rsidRPr="00462E89">
        <w:rPr>
          <w:rFonts w:ascii="Times New Roman" w:eastAsia="Times New Roman" w:hAnsi="Times New Roman" w:cs="Times New Roman"/>
          <w:color w:val="1E2120"/>
          <w:sz w:val="27"/>
          <w:szCs w:val="27"/>
          <w:lang w:eastAsia="ru-RU"/>
        </w:rPr>
        <w:t>профстандарта</w:t>
      </w:r>
      <w:proofErr w:type="spellEnd"/>
      <w:r w:rsidRPr="00462E89">
        <w:rPr>
          <w:rFonts w:ascii="Times New Roman" w:eastAsia="Times New Roman" w:hAnsi="Times New Roman" w:cs="Times New Roman"/>
          <w:color w:val="1E2120"/>
          <w:sz w:val="27"/>
          <w:szCs w:val="27"/>
          <w:lang w:eastAsia="ru-RU"/>
        </w:rPr>
        <w:t>, знать и соблюдать правила и требования охраны труда и пожарной безопасности, правила личной гигиены в образовательной организации.</w:t>
      </w:r>
      <w:r w:rsidRPr="00462E89">
        <w:rPr>
          <w:rFonts w:ascii="Times New Roman" w:eastAsia="Times New Roman" w:hAnsi="Times New Roman" w:cs="Times New Roman"/>
          <w:color w:val="1E2120"/>
          <w:sz w:val="27"/>
          <w:szCs w:val="27"/>
          <w:lang w:eastAsia="ru-RU"/>
        </w:rPr>
        <w:br/>
        <w:t>1.10. Учитель математики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462E89">
        <w:rPr>
          <w:rFonts w:ascii="Times New Roman" w:eastAsia="Times New Roman" w:hAnsi="Times New Roman" w:cs="Times New Roman"/>
          <w:color w:val="1E2120"/>
          <w:sz w:val="27"/>
          <w:szCs w:val="27"/>
          <w:lang w:eastAsia="ru-RU"/>
        </w:rPr>
        <w:br/>
        <w:t>1.11.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bookmarkStart w:id="4" w:name="_GoBack"/>
      <w:bookmarkEnd w:id="4"/>
      <w:r w:rsidRPr="00462E89">
        <w:rPr>
          <w:rFonts w:ascii="Times New Roman" w:eastAsia="Times New Roman" w:hAnsi="Times New Roman" w:cs="Times New Roman"/>
          <w:b/>
          <w:bCs/>
          <w:color w:val="1E2120"/>
          <w:sz w:val="30"/>
          <w:szCs w:val="30"/>
          <w:lang w:eastAsia="ru-RU"/>
        </w:rPr>
        <w:t>2. Трудовые функции</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математики являются:</w:t>
      </w:r>
      <w:r w:rsidRPr="00462E89">
        <w:rPr>
          <w:rFonts w:ascii="Times New Roman" w:eastAsia="Times New Roman" w:hAnsi="Times New Roman" w:cs="Times New Roman"/>
          <w:color w:val="1E2120"/>
          <w:sz w:val="27"/>
          <w:szCs w:val="27"/>
          <w:lang w:eastAsia="ru-RU"/>
        </w:rPr>
        <w:br/>
        <w:t>2.1. </w:t>
      </w:r>
      <w:ins w:id="5" w:author="Unknown">
        <w:r w:rsidRPr="00462E89">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общеобразовательном учреждении:</w:t>
        </w:r>
      </w:ins>
      <w:r w:rsidRPr="00462E89">
        <w:rPr>
          <w:rFonts w:ascii="Times New Roman" w:eastAsia="Times New Roman" w:hAnsi="Times New Roman" w:cs="Times New Roman"/>
          <w:color w:val="1E2120"/>
          <w:sz w:val="27"/>
          <w:szCs w:val="27"/>
          <w:lang w:eastAsia="ru-RU"/>
        </w:rPr>
        <w:br/>
        <w:t>2.1.1. Общепедагогическая функция. Обучение.</w:t>
      </w:r>
      <w:r w:rsidRPr="00462E89">
        <w:rPr>
          <w:rFonts w:ascii="Times New Roman" w:eastAsia="Times New Roman" w:hAnsi="Times New Roman" w:cs="Times New Roman"/>
          <w:color w:val="1E2120"/>
          <w:sz w:val="27"/>
          <w:szCs w:val="27"/>
          <w:lang w:eastAsia="ru-RU"/>
        </w:rPr>
        <w:br/>
        <w:t>2.1.2. Воспитательная деятельность.</w:t>
      </w:r>
      <w:r w:rsidRPr="00462E89">
        <w:rPr>
          <w:rFonts w:ascii="Times New Roman" w:eastAsia="Times New Roman" w:hAnsi="Times New Roman" w:cs="Times New Roman"/>
          <w:color w:val="1E2120"/>
          <w:sz w:val="27"/>
          <w:szCs w:val="27"/>
          <w:lang w:eastAsia="ru-RU"/>
        </w:rPr>
        <w:br/>
        <w:t>2.1.3. Развивающая деятельность.</w:t>
      </w:r>
      <w:r w:rsidRPr="00462E89">
        <w:rPr>
          <w:rFonts w:ascii="Times New Roman" w:eastAsia="Times New Roman" w:hAnsi="Times New Roman" w:cs="Times New Roman"/>
          <w:color w:val="1E2120"/>
          <w:sz w:val="27"/>
          <w:szCs w:val="27"/>
          <w:lang w:eastAsia="ru-RU"/>
        </w:rPr>
        <w:br/>
        <w:t>2.2. </w:t>
      </w:r>
      <w:ins w:id="6" w:author="Unknown">
        <w:r w:rsidRPr="00462E89">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462E89">
        <w:rPr>
          <w:rFonts w:ascii="Times New Roman" w:eastAsia="Times New Roman" w:hAnsi="Times New Roman" w:cs="Times New Roman"/>
          <w:color w:val="1E2120"/>
          <w:sz w:val="27"/>
          <w:szCs w:val="27"/>
          <w:lang w:eastAsia="ru-RU"/>
        </w:rPr>
        <w:br/>
        <w:t>2.2.1. Педагогическая деятельность по реализации программ основного и среднего общего образования.</w:t>
      </w:r>
      <w:r w:rsidRPr="00462E89">
        <w:rPr>
          <w:rFonts w:ascii="Times New Roman" w:eastAsia="Times New Roman" w:hAnsi="Times New Roman" w:cs="Times New Roman"/>
          <w:color w:val="1E2120"/>
          <w:sz w:val="27"/>
          <w:szCs w:val="27"/>
          <w:lang w:eastAsia="ru-RU"/>
        </w:rPr>
        <w:br/>
        <w:t>2.2.2. Предметное обучение. Математика.</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462E89">
        <w:rPr>
          <w:rFonts w:ascii="Times New Roman" w:eastAsia="Times New Roman" w:hAnsi="Times New Roman" w:cs="Times New Roman"/>
          <w:b/>
          <w:bCs/>
          <w:color w:val="1E2120"/>
          <w:sz w:val="30"/>
          <w:szCs w:val="30"/>
          <w:lang w:eastAsia="ru-RU"/>
        </w:rPr>
        <w:t>3. Должностные обязанности учителя математики</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inherit" w:eastAsia="Times New Roman" w:hAnsi="inherit" w:cs="Times New Roman"/>
          <w:i/>
          <w:iCs/>
          <w:color w:val="1E2120"/>
          <w:sz w:val="27"/>
          <w:szCs w:val="27"/>
          <w:bdr w:val="none" w:sz="0" w:space="0" w:color="auto" w:frame="1"/>
          <w:lang w:eastAsia="ru-RU"/>
        </w:rPr>
        <w:t>Учитель математики выполняет следующие должностные обязанности:</w:t>
      </w:r>
      <w:r w:rsidRPr="00462E89">
        <w:rPr>
          <w:rFonts w:ascii="Times New Roman" w:eastAsia="Times New Roman" w:hAnsi="Times New Roman" w:cs="Times New Roman"/>
          <w:color w:val="1E2120"/>
          <w:sz w:val="27"/>
          <w:szCs w:val="27"/>
          <w:lang w:eastAsia="ru-RU"/>
        </w:rPr>
        <w:br/>
        <w:t>3.1. </w:t>
      </w:r>
      <w:ins w:id="7" w:author="Unknown">
        <w:r w:rsidRPr="00462E89">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планирует и осуществляет учебную деятельность в соответствии с образовательной программой общеобразовательного учреждения, разрабатывает рабочую программу по математике на основе примерных основных общеобразовательных программ и обеспечивает ее выполнение, организуя и поддерживая разнообразные виды деятельности обучающихся, ориентируясь на личность ребенка, развитие его мотивации, познавательных интересов и способностей;</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составляет рабочий тематический план на каждый урок, проводит учебные занятия по математике;</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математике учащимися школы;</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универсальные учебные действия;</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у школьников мотивацию к обучению;</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детей, применяя при этом компьютерные технологии, в том числе текстовые редакторы и электронные таблицы.</w:t>
      </w:r>
    </w:p>
    <w:p w:rsidR="00462E89" w:rsidRPr="00462E89"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3.2. </w:t>
      </w:r>
      <w:ins w:id="8" w:author="Unknown">
        <w:r w:rsidRPr="00462E89">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462E89" w:rsidRPr="00462E89"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регулирование поведения школьников для обеспечения безопасной образовательной среды на уроках математики, поддерживает режим посещения уроков математики, уважая человеческое достоинство, честь и репутацию учащихся;</w:t>
      </w:r>
    </w:p>
    <w:p w:rsidR="00462E89" w:rsidRPr="00462E89"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уроке математики, так и во внеурочной деятельности;</w:t>
      </w:r>
    </w:p>
    <w:p w:rsidR="00462E89" w:rsidRPr="00462E89"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ставит воспитательные цели, способствующие развитию учащихся, независимо от их способностей и характера;</w:t>
      </w:r>
    </w:p>
    <w:p w:rsidR="00462E89" w:rsidRPr="00462E89"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контролирует выполнение учениками правил поведения в соответствии с Уставом школы и Правил внутреннего распорядка общеобразовательного учреждения;</w:t>
      </w:r>
    </w:p>
    <w:p w:rsidR="00462E89" w:rsidRPr="00462E89"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ребенка (учебной, исследовательской, проектной).</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3.3. </w:t>
      </w:r>
      <w:ins w:id="9" w:author="Unknown">
        <w:r w:rsidRPr="00462E89">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462E89" w:rsidRPr="00462E89"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уроках математики;</w:t>
      </w:r>
    </w:p>
    <w:p w:rsidR="00462E89" w:rsidRPr="00462E89"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462E89" w:rsidRPr="00462E89"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462E89">
        <w:rPr>
          <w:rFonts w:ascii="Times New Roman" w:eastAsia="Times New Roman" w:hAnsi="Times New Roman" w:cs="Times New Roman"/>
          <w:color w:val="1E2120"/>
          <w:sz w:val="27"/>
          <w:szCs w:val="27"/>
          <w:lang w:eastAsia="ru-RU"/>
        </w:rPr>
        <w:t>аутисты</w:t>
      </w:r>
      <w:proofErr w:type="spellEnd"/>
      <w:r w:rsidRPr="00462E89">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462E89">
        <w:rPr>
          <w:rFonts w:ascii="Times New Roman" w:eastAsia="Times New Roman" w:hAnsi="Times New Roman" w:cs="Times New Roman"/>
          <w:color w:val="1E2120"/>
          <w:sz w:val="27"/>
          <w:szCs w:val="27"/>
          <w:lang w:eastAsia="ru-RU"/>
        </w:rPr>
        <w:t>гиперактивностью</w:t>
      </w:r>
      <w:proofErr w:type="spellEnd"/>
      <w:proofErr w:type="gramEnd"/>
      <w:r w:rsidRPr="00462E89">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462E89" w:rsidRPr="00462E89"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оказывает адресную помощь обучающимся;</w:t>
      </w:r>
    </w:p>
    <w:p w:rsidR="00462E89" w:rsidRPr="00462E89"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462E89" w:rsidRPr="00462E89"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математике в рамках индивидуальных программ развития ребенка.</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3.4. </w:t>
      </w:r>
      <w:ins w:id="10" w:author="Unknown">
        <w:r w:rsidRPr="00462E89">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ins>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у учащихся общекультурную компетенцию и понимание места математики в общей картине мира;</w:t>
      </w:r>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определяет на основе анализа учебной деятельности обучающегося оптимальные (в том или ином предметном образовательном контексте) способы его обучения и развития;</w:t>
      </w:r>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определяет образовательные занятия совместно с учащимся, его родителями (законными представителями) и другими участниками учебно-воспитательных отношений;</w:t>
      </w:r>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разрабатывает и реализует (при необходимости) индивидуальные образовательные маршруты и индивидуальные программы развития учащихся;</w:t>
      </w:r>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планирует специализированную образовательную деятельность для класса и/или отдельных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использует совместно с детьми иноязычные источники информации;</w:t>
      </w:r>
    </w:p>
    <w:p w:rsidR="00462E89" w:rsidRPr="00462E89"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организацию олимпиад, конференций, математических турниров и игр в школе и др.</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3.5. </w:t>
      </w:r>
      <w:ins w:id="11" w:author="Unknown">
        <w:r w:rsidRPr="00462E89">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«Математика»:</w:t>
        </w:r>
      </w:ins>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способности учащихся общеобразовательного учреждения к логическому рассуждению и коммуникации, установки на использование этой способности, на ее ценность;</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обеспечивает уровень подготовки учащихся по математике, соответствующий требованиям Федерального государственного образовательного стандарта (ФГОС) основного общего и среднего общего образования;</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и развивает способности к постижению основ математических моделей реального объекта или процесса, готовности к применению моделирования для построения объектов и процессов, определения или предсказания их свойств;</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осуществляет формирование у обучающихся конкретных знаний, умений и навыков в области математики и информатики;</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внутренние (мысленные) модели математической ситуации (включая пространственный образ);</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у учеников умения проверять математическое доказательство, приводить опровергающий пример;</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умения выделять подзадачи в задаче, перебирать возможные варианты объектов и действий;</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и развивает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создает материальную и информационную образовательную среду, содействующую развитию математических способностей каждого ребенка и реализующей принципы современной педагогики в школе;</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у обучающихся умения применять средства информационно-коммуникационных технологий в решении задачи там, где это эффективно;</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содействует формированию и развитию способностей преодолевать интеллектуальные трудности, решать принципиально новые задачи, проявлять уважение к интеллектуальному труду и его результатам;</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сотрудничает с другими учителями математики и информатики, физики, экономики, и других предметов в общеобразовательном учреждении;</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развивает инициативу учащихся школы по использованию математики;</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использует элементы информационной образовательной среды с учетом возможностей применения новых элементов такой среды, отсутствующих в общеобразовательном учреждении;</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использует в работе с детьми информационные ресурсы, в том числе ресурсы дистанционного обучения, оказывает помощь школьникам в освоении и самостоятельном использовании этих ресурсов;</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содействует в подготовке обучающихся к участию в математических олимпиадах, конкурсах, интеллектуальных марафонах, шахматных турнирах и ученических предметных конференциях;</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оказывает содействие учащимся при подготовке исследовательских работ и проектов, помощь в подготовке к защите;</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и поддерживает высокую мотивацию и развивает способности обучающихся к занятиям математикой, предоставляет им подходящие задания, осуществляет ведение кружков, факультативных и элективных курсов для желающих и эффективно работающих в них обучающихся школы;</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контролирует наличие у учеников тетрадей по математике, соблюдение установленного в общеобразовательном учреждении единого орфографического режима;</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ведёт в установленном порядке учебную документацию, осуществляет текущий контроль успеваемости и посещаемости учащихся на уроках, выставляет текущие оценки в классный журнал и дневники, своевременно сдаёт администрации школы необходимые отчётные данные;</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математики в других образовательных и иных организациях, в том числе с применением дистанционных образовательных технологий;</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математики;</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содействует формированию у детей позитивных эмоций от математической деятельности, в том числе от нахождения ошибки в своих построениях как источника улучшения и нового понимания;</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выявляет совместно с учащимися школы недостоверные и малоправдоподобные данные;</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ведет диалог с отдельными учащимися или классом в процессе решения задачи, выявления сомнительных мест, подтверждения правильности решения;</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462E89" w:rsidRPr="00462E89"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формирует представления учеников о полезности знаний математики вне зависимости от избранной профессии или специальности.</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w:t>
      </w:r>
      <w:r w:rsidRPr="00462E89">
        <w:rPr>
          <w:rFonts w:ascii="Times New Roman" w:eastAsia="Times New Roman" w:hAnsi="Times New Roman" w:cs="Times New Roman"/>
          <w:color w:val="1E2120"/>
          <w:sz w:val="27"/>
          <w:szCs w:val="27"/>
          <w:lang w:eastAsia="ru-RU"/>
        </w:rPr>
        <w:lastRenderedPageBreak/>
        <w:t>и формирование самостоятельности и самосовершенствования.</w:t>
      </w:r>
      <w:r w:rsidRPr="00462E89">
        <w:rPr>
          <w:rFonts w:ascii="Times New Roman" w:eastAsia="Times New Roman" w:hAnsi="Times New Roman" w:cs="Times New Roman"/>
          <w:color w:val="1E2120"/>
          <w:sz w:val="27"/>
          <w:szCs w:val="27"/>
          <w:lang w:eastAsia="ru-RU"/>
        </w:rPr>
        <w:br/>
        <w:t>3.7. Согласно годовому плану работы общеобразовательного учреждения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проводимых вышестоящей организацией.</w:t>
      </w:r>
      <w:r w:rsidRPr="00462E89">
        <w:rPr>
          <w:rFonts w:ascii="Times New Roman" w:eastAsia="Times New Roman" w:hAnsi="Times New Roman" w:cs="Times New Roman"/>
          <w:color w:val="1E2120"/>
          <w:sz w:val="27"/>
          <w:szCs w:val="27"/>
          <w:lang w:eastAsia="ru-RU"/>
        </w:rPr>
        <w:br/>
        <w:t>3.8. Обеспечивает охрану жизни и здоровья детей во время образовательной деятельности, математических олимпиад, конкурсов, различных внеклассных предметных мероприятий.</w:t>
      </w:r>
      <w:r w:rsidRPr="00462E89">
        <w:rPr>
          <w:rFonts w:ascii="Times New Roman" w:eastAsia="Times New Roman" w:hAnsi="Times New Roman" w:cs="Times New Roman"/>
          <w:color w:val="1E2120"/>
          <w:sz w:val="27"/>
          <w:szCs w:val="27"/>
          <w:lang w:eastAsia="ru-RU"/>
        </w:rPr>
        <w:br/>
        <w:t>3.9. В обязательном порядке информирует директора школы, а при его отсутствии – дежурного администратора школы о несчастном случае, принимает меры по оказанию первой помощи пострадавшим.</w:t>
      </w:r>
      <w:r w:rsidRPr="00462E89">
        <w:rPr>
          <w:rFonts w:ascii="Times New Roman" w:eastAsia="Times New Roman" w:hAnsi="Times New Roman" w:cs="Times New Roman"/>
          <w:color w:val="1E2120"/>
          <w:sz w:val="27"/>
          <w:szCs w:val="27"/>
          <w:lang w:eastAsia="ru-RU"/>
        </w:rPr>
        <w:br/>
        <w:t>3.10. Принимает участие в ГВЭ и ЕГЭ.</w:t>
      </w:r>
      <w:r w:rsidRPr="00462E89">
        <w:rPr>
          <w:rFonts w:ascii="Times New Roman" w:eastAsia="Times New Roman" w:hAnsi="Times New Roman" w:cs="Times New Roman"/>
          <w:color w:val="1E2120"/>
          <w:sz w:val="27"/>
          <w:szCs w:val="27"/>
          <w:lang w:eastAsia="ru-RU"/>
        </w:rPr>
        <w:br/>
        <w:t xml:space="preserve">3.11. Осуществляет </w:t>
      </w:r>
      <w:proofErr w:type="spellStart"/>
      <w:r w:rsidRPr="00462E89">
        <w:rPr>
          <w:rFonts w:ascii="Times New Roman" w:eastAsia="Times New Roman" w:hAnsi="Times New Roman" w:cs="Times New Roman"/>
          <w:color w:val="1E2120"/>
          <w:sz w:val="27"/>
          <w:szCs w:val="27"/>
          <w:lang w:eastAsia="ru-RU"/>
        </w:rPr>
        <w:t>межпредметные</w:t>
      </w:r>
      <w:proofErr w:type="spellEnd"/>
      <w:r w:rsidRPr="00462E89">
        <w:rPr>
          <w:rFonts w:ascii="Times New Roman" w:eastAsia="Times New Roman" w:hAnsi="Times New Roman" w:cs="Times New Roman"/>
          <w:color w:val="1E2120"/>
          <w:sz w:val="27"/>
          <w:szCs w:val="27"/>
          <w:lang w:eastAsia="ru-RU"/>
        </w:rPr>
        <w:t xml:space="preserve"> связи в процессе преподавания математики в общеобразовательном учреждении.</w:t>
      </w:r>
      <w:r w:rsidRPr="00462E89">
        <w:rPr>
          <w:rFonts w:ascii="Times New Roman" w:eastAsia="Times New Roman" w:hAnsi="Times New Roman" w:cs="Times New Roman"/>
          <w:color w:val="1E2120"/>
          <w:sz w:val="27"/>
          <w:szCs w:val="27"/>
          <w:lang w:eastAsia="ru-RU"/>
        </w:rPr>
        <w:br/>
        <w:t>3.12. Организует совместно с коллегами проведение школьного этапа олимпиады по математике. Формирует сборные команды школы для участия в следующих этапах олимпиад по математике.</w:t>
      </w:r>
      <w:r w:rsidRPr="00462E89">
        <w:rPr>
          <w:rFonts w:ascii="Times New Roman" w:eastAsia="Times New Roman" w:hAnsi="Times New Roman" w:cs="Times New Roman"/>
          <w:color w:val="1E2120"/>
          <w:sz w:val="27"/>
          <w:szCs w:val="27"/>
          <w:lang w:eastAsia="ru-RU"/>
        </w:rPr>
        <w:br/>
        <w:t>3.13. </w:t>
      </w:r>
      <w:ins w:id="12" w:author="Unknown">
        <w:r w:rsidRPr="00462E89">
          <w:rPr>
            <w:rFonts w:ascii="Times New Roman" w:eastAsia="Times New Roman" w:hAnsi="Times New Roman" w:cs="Times New Roman"/>
            <w:color w:val="1E2120"/>
            <w:sz w:val="27"/>
            <w:szCs w:val="27"/>
            <w:u w:val="single"/>
            <w:bdr w:val="none" w:sz="0" w:space="0" w:color="auto" w:frame="1"/>
            <w:lang w:eastAsia="ru-RU"/>
          </w:rPr>
          <w:t>Учителю математики запрещается:</w:t>
        </w:r>
      </w:ins>
    </w:p>
    <w:p w:rsidR="00462E89" w:rsidRPr="00462E89"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менять на свое усмотрение расписание занятий;</w:t>
      </w:r>
    </w:p>
    <w:p w:rsidR="00462E89" w:rsidRPr="00462E89"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(занятий) и перемен;</w:t>
      </w:r>
    </w:p>
    <w:p w:rsidR="00462E89" w:rsidRPr="00462E89"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удалять ученика с занятия;</w:t>
      </w:r>
    </w:p>
    <w:p w:rsidR="00462E89" w:rsidRPr="00462E89"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курить в помещении и на территории общеобразовательного учреждения.</w:t>
      </w:r>
    </w:p>
    <w:p w:rsidR="00462E89" w:rsidRPr="00462E89"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3.14.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462E89">
        <w:rPr>
          <w:rFonts w:ascii="Times New Roman" w:eastAsia="Times New Roman" w:hAnsi="Times New Roman" w:cs="Times New Roman"/>
          <w:color w:val="1E2120"/>
          <w:sz w:val="27"/>
          <w:szCs w:val="27"/>
          <w:lang w:eastAsia="ru-RU"/>
        </w:rPr>
        <w:br/>
        <w:t>3.15.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462E89">
        <w:rPr>
          <w:rFonts w:ascii="Times New Roman" w:eastAsia="Times New Roman" w:hAnsi="Times New Roman" w:cs="Times New Roman"/>
          <w:color w:val="1E2120"/>
          <w:sz w:val="27"/>
          <w:szCs w:val="27"/>
          <w:lang w:eastAsia="ru-RU"/>
        </w:rPr>
        <w:br/>
        <w:t>3.16.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математике. Хранит тетради для контрольных работ в течение года.</w:t>
      </w:r>
      <w:r w:rsidRPr="00462E89">
        <w:rPr>
          <w:rFonts w:ascii="Times New Roman" w:eastAsia="Times New Roman" w:hAnsi="Times New Roman" w:cs="Times New Roman"/>
          <w:color w:val="1E2120"/>
          <w:sz w:val="27"/>
          <w:szCs w:val="27"/>
          <w:lang w:eastAsia="ru-RU"/>
        </w:rPr>
        <w:br/>
        <w:t xml:space="preserve">3.17. Готовит и использует при обучении различный дидактический материал и </w:t>
      </w:r>
      <w:r w:rsidRPr="00462E89">
        <w:rPr>
          <w:rFonts w:ascii="Times New Roman" w:eastAsia="Times New Roman" w:hAnsi="Times New Roman" w:cs="Times New Roman"/>
          <w:color w:val="1E2120"/>
          <w:sz w:val="27"/>
          <w:szCs w:val="27"/>
          <w:lang w:eastAsia="ru-RU"/>
        </w:rPr>
        <w:lastRenderedPageBreak/>
        <w:t>наглядные пособия.</w:t>
      </w:r>
      <w:r w:rsidRPr="00462E89">
        <w:rPr>
          <w:rFonts w:ascii="Times New Roman" w:eastAsia="Times New Roman" w:hAnsi="Times New Roman" w:cs="Times New Roman"/>
          <w:color w:val="1E2120"/>
          <w:sz w:val="27"/>
          <w:szCs w:val="27"/>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462E89">
        <w:rPr>
          <w:rFonts w:ascii="Times New Roman" w:eastAsia="Times New Roman" w:hAnsi="Times New Roman" w:cs="Times New Roman"/>
          <w:color w:val="1E2120"/>
          <w:sz w:val="27"/>
          <w:szCs w:val="27"/>
          <w:lang w:eastAsia="ru-RU"/>
        </w:rPr>
        <w:br/>
        <w:t>3.19. В соответствии с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w:t>
      </w:r>
      <w:r w:rsidRPr="00462E89">
        <w:rPr>
          <w:rFonts w:ascii="Times New Roman" w:eastAsia="Times New Roman" w:hAnsi="Times New Roman" w:cs="Times New Roman"/>
          <w:color w:val="1E2120"/>
          <w:sz w:val="27"/>
          <w:szCs w:val="27"/>
          <w:lang w:eastAsia="ru-RU"/>
        </w:rPr>
        <w:br/>
        <w:t>3.20. Педагог строго соблюдает требования должностной инструкции, права и свободы учеников, содержащиеся в Федеральном законе «Об образовании в Российской Федерации», Конвенции ООН о правах ребенка. Соблюдает этические нормы и правила поведения, является примером для учеников.</w:t>
      </w:r>
      <w:r w:rsidRPr="00462E89">
        <w:rPr>
          <w:rFonts w:ascii="Times New Roman" w:eastAsia="Times New Roman" w:hAnsi="Times New Roman" w:cs="Times New Roman"/>
          <w:color w:val="1E2120"/>
          <w:sz w:val="27"/>
          <w:szCs w:val="27"/>
          <w:lang w:eastAsia="ru-RU"/>
        </w:rPr>
        <w:br/>
        <w:t>3.21.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r w:rsidRPr="00462E89">
        <w:rPr>
          <w:rFonts w:ascii="Times New Roman" w:eastAsia="Times New Roman" w:hAnsi="Times New Roman" w:cs="Times New Roman"/>
          <w:color w:val="1E2120"/>
          <w:sz w:val="27"/>
          <w:szCs w:val="27"/>
          <w:lang w:eastAsia="ru-RU"/>
        </w:rPr>
        <w:br/>
        <w:t>3.22. Периодически проходит бесплатные медицинские обследования, аттестацию, повышает свою профессиональную квалификацию и компетенцию.</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462E89">
        <w:rPr>
          <w:rFonts w:ascii="Times New Roman" w:eastAsia="Times New Roman" w:hAnsi="Times New Roman" w:cs="Times New Roman"/>
          <w:b/>
          <w:bCs/>
          <w:color w:val="1E2120"/>
          <w:sz w:val="30"/>
          <w:szCs w:val="30"/>
          <w:lang w:eastAsia="ru-RU"/>
        </w:rPr>
        <w:t>4. Права</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u w:val="single"/>
          <w:bdr w:val="none" w:sz="0" w:space="0" w:color="auto" w:frame="1"/>
          <w:lang w:eastAsia="ru-RU"/>
        </w:rPr>
        <w:t>У</w:t>
      </w:r>
      <w:ins w:id="13" w:author="Unknown">
        <w:r w:rsidRPr="00462E89">
          <w:rPr>
            <w:rFonts w:ascii="Times New Roman" w:eastAsia="Times New Roman" w:hAnsi="Times New Roman" w:cs="Times New Roman"/>
            <w:color w:val="1E2120"/>
            <w:sz w:val="27"/>
            <w:szCs w:val="27"/>
            <w:u w:val="single"/>
            <w:bdr w:val="none" w:sz="0" w:space="0" w:color="auto" w:frame="1"/>
            <w:lang w:eastAsia="ru-RU"/>
          </w:rPr>
          <w:t>читель математики имеет право:</w:t>
        </w:r>
      </w:ins>
      <w:r w:rsidRPr="00462E89">
        <w:rPr>
          <w:rFonts w:ascii="Times New Roman" w:eastAsia="Times New Roman" w:hAnsi="Times New Roman" w:cs="Times New Roman"/>
          <w:color w:val="1E2120"/>
          <w:sz w:val="27"/>
          <w:szCs w:val="27"/>
          <w:lang w:eastAsia="ru-RU"/>
        </w:rPr>
        <w:br/>
        <w:t>4.1. Участвовать в управлении общеобразовательным учреждением в порядке, который определен Уставом школы.</w:t>
      </w:r>
      <w:r w:rsidRPr="00462E89">
        <w:rPr>
          <w:rFonts w:ascii="Times New Roman" w:eastAsia="Times New Roman" w:hAnsi="Times New Roman" w:cs="Times New Roman"/>
          <w:color w:val="1E2120"/>
          <w:sz w:val="27"/>
          <w:szCs w:val="27"/>
          <w:lang w:eastAsia="ru-RU"/>
        </w:rPr>
        <w:br/>
        <w:t>4.2. На материально-технические условия, требуемые для выполнения образовательной программы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462E89">
        <w:rPr>
          <w:rFonts w:ascii="Times New Roman" w:eastAsia="Times New Roman" w:hAnsi="Times New Roman" w:cs="Times New Roman"/>
          <w:color w:val="1E2120"/>
          <w:sz w:val="27"/>
          <w:szCs w:val="27"/>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математике, учебные пособия и учебники по математике, методы оценки знаний и умений школьников, рекомендуемые Министерством образования РФ или разработанные самим учителем и прошедшим необходимую экспертизу.</w:t>
      </w:r>
      <w:r w:rsidRPr="00462E89">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462E89">
        <w:rPr>
          <w:rFonts w:ascii="Times New Roman" w:eastAsia="Times New Roman" w:hAnsi="Times New Roman" w:cs="Times New Roman"/>
          <w:color w:val="1E2120"/>
          <w:sz w:val="27"/>
          <w:szCs w:val="27"/>
          <w:lang w:eastAsia="ru-RU"/>
        </w:rPr>
        <w:br/>
        <w:t>4.5. Давать ученикам школы во время уроков математики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которые установлены Уставом и Правилами о поощрениях и взысканиях обучающихся.</w:t>
      </w:r>
      <w:r w:rsidRPr="00462E89">
        <w:rPr>
          <w:rFonts w:ascii="Times New Roman" w:eastAsia="Times New Roman" w:hAnsi="Times New Roman" w:cs="Times New Roman"/>
          <w:color w:val="1E2120"/>
          <w:sz w:val="27"/>
          <w:szCs w:val="27"/>
          <w:lang w:eastAsia="ru-RU"/>
        </w:rPr>
        <w:br/>
        <w:t xml:space="preserve">4.6. Знакомиться с проектами решений директора общеобразовательного </w:t>
      </w:r>
      <w:r w:rsidRPr="00462E89">
        <w:rPr>
          <w:rFonts w:ascii="Times New Roman" w:eastAsia="Times New Roman" w:hAnsi="Times New Roman" w:cs="Times New Roman"/>
          <w:color w:val="1E2120"/>
          <w:sz w:val="27"/>
          <w:szCs w:val="27"/>
          <w:lang w:eastAsia="ru-RU"/>
        </w:rPr>
        <w:lastRenderedPageBreak/>
        <w:t>учреждения, относящихся к его профессиональной деятельности, с жалобами и другими документами, содержащими оценку его работы, давать по ним объяснения.</w:t>
      </w:r>
      <w:r w:rsidRPr="00462E89">
        <w:rPr>
          <w:rFonts w:ascii="Times New Roman" w:eastAsia="Times New Roman" w:hAnsi="Times New Roman" w:cs="Times New Roman"/>
          <w:color w:val="1E2120"/>
          <w:sz w:val="27"/>
          <w:szCs w:val="27"/>
          <w:lang w:eastAsia="ru-RU"/>
        </w:rPr>
        <w:br/>
        <w:t>4.7. Предоставлять на рассмотрение администрации общеобразовательного учреждения предложения по улучшению деятельности школы и усовершенствованию способов работы по вопросам, относящимся к компетенции учителя математики.</w:t>
      </w:r>
      <w:r w:rsidRPr="00462E89">
        <w:rPr>
          <w:rFonts w:ascii="Times New Roman" w:eastAsia="Times New Roman" w:hAnsi="Times New Roman" w:cs="Times New Roman"/>
          <w:color w:val="1E2120"/>
          <w:sz w:val="27"/>
          <w:szCs w:val="27"/>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462E89">
        <w:rPr>
          <w:rFonts w:ascii="Times New Roman" w:eastAsia="Times New Roman" w:hAnsi="Times New Roman" w:cs="Times New Roman"/>
          <w:color w:val="1E2120"/>
          <w:sz w:val="27"/>
          <w:szCs w:val="27"/>
          <w:lang w:eastAsia="ru-RU"/>
        </w:rPr>
        <w:br/>
        <w:t>4.9. На защиту своей профессиональной чести и достоинства.</w:t>
      </w:r>
      <w:r w:rsidRPr="00462E89">
        <w:rPr>
          <w:rFonts w:ascii="Times New Roman" w:eastAsia="Times New Roman" w:hAnsi="Times New Roman" w:cs="Times New Roman"/>
          <w:color w:val="1E2120"/>
          <w:sz w:val="27"/>
          <w:szCs w:val="27"/>
          <w:lang w:eastAsia="ru-RU"/>
        </w:rPr>
        <w:br/>
        <w:t>4.10. На конфиденциальность служебного расследования, кроме случаев, предусмотренных законодательством Российской Федерации.</w:t>
      </w:r>
      <w:r w:rsidRPr="00462E89">
        <w:rPr>
          <w:rFonts w:ascii="Times New Roman" w:eastAsia="Times New Roman" w:hAnsi="Times New Roman" w:cs="Times New Roman"/>
          <w:color w:val="1E2120"/>
          <w:sz w:val="27"/>
          <w:szCs w:val="27"/>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математики норм профессиональной этики.</w:t>
      </w:r>
      <w:r w:rsidRPr="00462E89">
        <w:rPr>
          <w:rFonts w:ascii="Times New Roman" w:eastAsia="Times New Roman" w:hAnsi="Times New Roman" w:cs="Times New Roman"/>
          <w:color w:val="1E2120"/>
          <w:sz w:val="27"/>
          <w:szCs w:val="27"/>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462E89">
        <w:rPr>
          <w:rFonts w:ascii="Times New Roman" w:eastAsia="Times New Roman" w:hAnsi="Times New Roman" w:cs="Times New Roman"/>
          <w:b/>
          <w:bCs/>
          <w:color w:val="1E2120"/>
          <w:sz w:val="30"/>
          <w:szCs w:val="30"/>
          <w:lang w:eastAsia="ru-RU"/>
        </w:rPr>
        <w:t>5. Ответственность</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5.1. </w:t>
      </w:r>
      <w:ins w:id="14" w:author="Unknown">
        <w:r w:rsidRPr="00462E89">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математики несет ответственность:</w:t>
        </w:r>
      </w:ins>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математике согласно учебному плану, расписанию и графику учебной деятельности;</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 жизнь и здоровье учащихся во время урока, во время сопровождения учеников на предметные конкурсы и математические олимпиады, на внеклассных мероприятиях, проводимых преподавателем математики;</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 несвоевременную проверку рабочих тетрадей и контрольных работ;</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 нарушение прав и свобод несовершеннолетних, установленных законом Российской Федерации, Уставом и локальными актами школы;</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 непринятие мер по оказанию первой доврачебной помощи пострадавшим и несвоевременное сообщение администрации школы о несчастном случае;</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за </w:t>
      </w:r>
      <w:proofErr w:type="gramStart"/>
      <w:r w:rsidRPr="00462E89">
        <w:rPr>
          <w:rFonts w:ascii="Times New Roman" w:eastAsia="Times New Roman" w:hAnsi="Times New Roman" w:cs="Times New Roman"/>
          <w:color w:val="1E2120"/>
          <w:sz w:val="27"/>
          <w:szCs w:val="27"/>
          <w:lang w:eastAsia="ru-RU"/>
        </w:rPr>
        <w:t>не соблюдение</w:t>
      </w:r>
      <w:proofErr w:type="gramEnd"/>
      <w:r w:rsidRPr="00462E89">
        <w:rPr>
          <w:rFonts w:ascii="Times New Roman" w:eastAsia="Times New Roman" w:hAnsi="Times New Roman" w:cs="Times New Roman"/>
          <w:color w:val="1E2120"/>
          <w:sz w:val="27"/>
          <w:szCs w:val="27"/>
          <w:lang w:eastAsia="ru-RU"/>
        </w:rPr>
        <w:t xml:space="preserve"> инструкций по охране труда и пожарной безопасности;</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за отсутствие должного контроля соблюдения учениками правил и требований охраны труда и пожарной безопасности во время нахождения в кабинете математики, на внеклассных предметных мероприятиях;</w:t>
      </w:r>
    </w:p>
    <w:p w:rsidR="00462E89" w:rsidRPr="00462E89"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lastRenderedPageBreak/>
        <w:t>за несвоевременное проведение инструктажей учащихся по охране труда, необходимых при проведении уроков, внеклассных математических мероприятий, при проведении или выезде на олимпиады с обязательной фиксацией в Журнале регистрации инструктажей по охране труда.</w:t>
      </w:r>
    </w:p>
    <w:p w:rsidR="00462E89" w:rsidRPr="00462E89"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должностных обязанностей, установленных должностной инструкцией,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462E89">
        <w:rPr>
          <w:rFonts w:ascii="Times New Roman" w:eastAsia="Times New Roman" w:hAnsi="Times New Roman" w:cs="Times New Roman"/>
          <w:color w:val="1E2120"/>
          <w:sz w:val="27"/>
          <w:szCs w:val="27"/>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математики может быть освобожден от занимаемой должности согласно Трудовому Кодексу РФ. Увольнение за данный проступок не является мерой дисциплинарной ответственности.</w:t>
      </w:r>
      <w:r w:rsidRPr="00462E89">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учитель математики школы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462E89">
        <w:rPr>
          <w:rFonts w:ascii="Times New Roman" w:eastAsia="Times New Roman" w:hAnsi="Times New Roman" w:cs="Times New Roman"/>
          <w:color w:val="1E2120"/>
          <w:sz w:val="27"/>
          <w:szCs w:val="27"/>
          <w:lang w:eastAsia="ru-RU"/>
        </w:rPr>
        <w:br/>
        <w:t>5.5. За виновное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математики несет материальную ответственность в порядке и в пределах, предусмотренных трудовым и (или) гражданским законодательством Российской Федерации.</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462E89">
        <w:rPr>
          <w:rFonts w:ascii="Times New Roman" w:eastAsia="Times New Roman" w:hAnsi="Times New Roman" w:cs="Times New Roman"/>
          <w:b/>
          <w:bCs/>
          <w:color w:val="1E2120"/>
          <w:sz w:val="30"/>
          <w:szCs w:val="30"/>
          <w:lang w:eastAsia="ru-RU"/>
        </w:rPr>
        <w:t>6. Связи по должности</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u w:val="single"/>
          <w:bdr w:val="none" w:sz="0" w:space="0" w:color="auto" w:frame="1"/>
          <w:lang w:eastAsia="ru-RU"/>
        </w:rPr>
        <w:t>У</w:t>
      </w:r>
      <w:ins w:id="15" w:author="Unknown">
        <w:r w:rsidRPr="00462E89">
          <w:rPr>
            <w:rFonts w:ascii="Times New Roman" w:eastAsia="Times New Roman" w:hAnsi="Times New Roman" w:cs="Times New Roman"/>
            <w:color w:val="1E2120"/>
            <w:sz w:val="27"/>
            <w:szCs w:val="27"/>
            <w:u w:val="single"/>
            <w:bdr w:val="none" w:sz="0" w:space="0" w:color="auto" w:frame="1"/>
            <w:lang w:eastAsia="ru-RU"/>
          </w:rPr>
          <w:t>читель математики:</w:t>
        </w:r>
      </w:ins>
      <w:r w:rsidRPr="00462E89">
        <w:rPr>
          <w:rFonts w:ascii="Times New Roman" w:eastAsia="Times New Roman" w:hAnsi="Times New Roman" w:cs="Times New Roman"/>
          <w:color w:val="1E2120"/>
          <w:sz w:val="27"/>
          <w:szCs w:val="27"/>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462E89">
        <w:rPr>
          <w:rFonts w:ascii="Times New Roman" w:eastAsia="Times New Roman" w:hAnsi="Times New Roman" w:cs="Times New Roman"/>
          <w:color w:val="1E2120"/>
          <w:sz w:val="27"/>
          <w:szCs w:val="27"/>
          <w:lang w:eastAsia="ru-RU"/>
        </w:rPr>
        <w:t>самопланировании</w:t>
      </w:r>
      <w:proofErr w:type="spellEnd"/>
      <w:r w:rsidRPr="00462E89">
        <w:rPr>
          <w:rFonts w:ascii="Times New Roman" w:eastAsia="Times New Roman" w:hAnsi="Times New Roman" w:cs="Times New Roman"/>
          <w:color w:val="1E2120"/>
          <w:sz w:val="27"/>
          <w:szCs w:val="27"/>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462E89">
        <w:rPr>
          <w:rFonts w:ascii="Times New Roman" w:eastAsia="Times New Roman" w:hAnsi="Times New Roman" w:cs="Times New Roman"/>
          <w:color w:val="1E2120"/>
          <w:sz w:val="27"/>
          <w:szCs w:val="27"/>
          <w:lang w:eastAsia="ru-RU"/>
        </w:rPr>
        <w:br/>
        <w:t>6.2. Самостоятельно планирует свою деятельность на каждый учебный год и каждую учебную четверть. Учебный план работы учителя математики согласовывается заместителем директора по учебно-воспитательной работе и утверждается непосредственно директором общеобразовательного учреждения.</w:t>
      </w:r>
      <w:r w:rsidRPr="00462E89">
        <w:rPr>
          <w:rFonts w:ascii="Times New Roman" w:eastAsia="Times New Roman" w:hAnsi="Times New Roman" w:cs="Times New Roman"/>
          <w:color w:val="1E2120"/>
          <w:sz w:val="27"/>
          <w:szCs w:val="27"/>
          <w:lang w:eastAsia="ru-RU"/>
        </w:rPr>
        <w:br/>
      </w:r>
      <w:r w:rsidRPr="00462E89">
        <w:rPr>
          <w:rFonts w:ascii="Times New Roman" w:eastAsia="Times New Roman" w:hAnsi="Times New Roman" w:cs="Times New Roman"/>
          <w:color w:val="1E2120"/>
          <w:sz w:val="27"/>
          <w:szCs w:val="27"/>
          <w:lang w:eastAsia="ru-RU"/>
        </w:rPr>
        <w:lastRenderedPageBreak/>
        <w:t>6.3. Во время каникул, не приходящихся на отпуск, привлекается администрацией общеобразовательного учреждения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математики в каникулы утверждается приказом директора школы.</w:t>
      </w:r>
      <w:r w:rsidRPr="00462E89">
        <w:rPr>
          <w:rFonts w:ascii="Times New Roman" w:eastAsia="Times New Roman" w:hAnsi="Times New Roman" w:cs="Times New Roman"/>
          <w:color w:val="1E2120"/>
          <w:sz w:val="27"/>
          <w:szCs w:val="27"/>
          <w:lang w:eastAsia="ru-RU"/>
        </w:rPr>
        <w:br/>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математики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462E89">
        <w:rPr>
          <w:rFonts w:ascii="Times New Roman" w:eastAsia="Times New Roman" w:hAnsi="Times New Roman" w:cs="Times New Roman"/>
          <w:color w:val="1E2120"/>
          <w:sz w:val="27"/>
          <w:szCs w:val="27"/>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462E89">
        <w:rPr>
          <w:rFonts w:ascii="Times New Roman" w:eastAsia="Times New Roman" w:hAnsi="Times New Roman" w:cs="Times New Roman"/>
          <w:color w:val="1E2120"/>
          <w:sz w:val="27"/>
          <w:szCs w:val="27"/>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учащихся – с родителями (лицами, их заменяющими).</w:t>
      </w:r>
      <w:r w:rsidRPr="00462E89">
        <w:rPr>
          <w:rFonts w:ascii="Times New Roman" w:eastAsia="Times New Roman" w:hAnsi="Times New Roman" w:cs="Times New Roman"/>
          <w:color w:val="1E2120"/>
          <w:sz w:val="27"/>
          <w:szCs w:val="27"/>
          <w:lang w:eastAsia="ru-RU"/>
        </w:rPr>
        <w:br/>
        <w:t>6.7. Сообщает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462E89">
        <w:rPr>
          <w:rFonts w:ascii="Times New Roman" w:eastAsia="Times New Roman" w:hAnsi="Times New Roman" w:cs="Times New Roman"/>
          <w:color w:val="1E2120"/>
          <w:sz w:val="27"/>
          <w:szCs w:val="27"/>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462E89">
        <w:rPr>
          <w:rFonts w:ascii="Times New Roman" w:eastAsia="Times New Roman" w:hAnsi="Times New Roman" w:cs="Times New Roman"/>
          <w:color w:val="1E2120"/>
          <w:sz w:val="27"/>
          <w:szCs w:val="27"/>
          <w:lang w:eastAsia="ru-RU"/>
        </w:rPr>
        <w:br/>
        <w:t>6.9. Информирует администрацию общеобразовательного учреждения о возникших трудностях и проблемах в работе, о недостатках в обеспечении требований охраны труда и пожарной безопасности.</w:t>
      </w:r>
    </w:p>
    <w:p w:rsidR="00462E89" w:rsidRPr="00462E89" w:rsidRDefault="00462E89" w:rsidP="00462E8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462E89">
        <w:rPr>
          <w:rFonts w:ascii="Times New Roman" w:eastAsia="Times New Roman" w:hAnsi="Times New Roman" w:cs="Times New Roman"/>
          <w:b/>
          <w:bCs/>
          <w:color w:val="1E2120"/>
          <w:sz w:val="30"/>
          <w:szCs w:val="30"/>
          <w:lang w:eastAsia="ru-RU"/>
        </w:rPr>
        <w:t>7. Заключительные положения</w:t>
      </w:r>
    </w:p>
    <w:p w:rsidR="00462E89" w:rsidRPr="00462E89"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xml:space="preserve">7.1. Ознакомление учителя математики с настоящей должностной инструкцией, разработанной с учетом </w:t>
      </w:r>
      <w:proofErr w:type="spellStart"/>
      <w:r w:rsidRPr="00462E89">
        <w:rPr>
          <w:rFonts w:ascii="Times New Roman" w:eastAsia="Times New Roman" w:hAnsi="Times New Roman" w:cs="Times New Roman"/>
          <w:color w:val="1E2120"/>
          <w:sz w:val="27"/>
          <w:szCs w:val="27"/>
          <w:lang w:eastAsia="ru-RU"/>
        </w:rPr>
        <w:t>профстандарта</w:t>
      </w:r>
      <w:proofErr w:type="spellEnd"/>
      <w:r w:rsidRPr="00462E89">
        <w:rPr>
          <w:rFonts w:ascii="Times New Roman" w:eastAsia="Times New Roman" w:hAnsi="Times New Roman" w:cs="Times New Roman"/>
          <w:color w:val="1E2120"/>
          <w:sz w:val="27"/>
          <w:szCs w:val="27"/>
          <w:lang w:eastAsia="ru-RU"/>
        </w:rPr>
        <w:t>, осуществляется при приеме на работу (до подписания трудового договора).</w:t>
      </w:r>
      <w:r w:rsidRPr="00462E89">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462E89">
        <w:rPr>
          <w:rFonts w:ascii="Times New Roman" w:eastAsia="Times New Roman" w:hAnsi="Times New Roman" w:cs="Times New Roman"/>
          <w:color w:val="1E2120"/>
          <w:sz w:val="27"/>
          <w:szCs w:val="27"/>
          <w:lang w:eastAsia="ru-RU"/>
        </w:rPr>
        <w:br/>
        <w:t>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inherit" w:eastAsia="Times New Roman" w:hAnsi="inherit" w:cs="Times New Roman"/>
          <w:i/>
          <w:iCs/>
          <w:color w:val="1E2120"/>
          <w:sz w:val="27"/>
          <w:szCs w:val="27"/>
          <w:bdr w:val="none" w:sz="0" w:space="0" w:color="auto" w:frame="1"/>
          <w:lang w:eastAsia="ru-RU"/>
        </w:rPr>
        <w:lastRenderedPageBreak/>
        <w:t>Должностную инструкцию разработал: _____________ /_______________________/</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462E89">
        <w:rPr>
          <w:rFonts w:ascii="inherit" w:eastAsia="Times New Roman" w:hAnsi="inherit" w:cs="Times New Roman"/>
          <w:i/>
          <w:iCs/>
          <w:color w:val="1E2120"/>
          <w:sz w:val="27"/>
          <w:szCs w:val="27"/>
          <w:bdr w:val="none" w:sz="0" w:space="0" w:color="auto" w:frame="1"/>
          <w:lang w:eastAsia="ru-RU"/>
        </w:rPr>
        <w:br/>
        <w:t>«___»__________202__г. _____________ /_______________________/</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462E89">
        <w:rPr>
          <w:rFonts w:ascii="Times New Roman" w:eastAsia="Times New Roman" w:hAnsi="Times New Roman" w:cs="Times New Roman"/>
          <w:color w:val="1E2120"/>
          <w:sz w:val="27"/>
          <w:szCs w:val="27"/>
          <w:lang w:eastAsia="ru-RU"/>
        </w:rPr>
        <w:t> </w:t>
      </w:r>
    </w:p>
    <w:p w:rsidR="00462E89" w:rsidRPr="00462E89"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AC2444" w:rsidRDefault="00AC2444"/>
    <w:sectPr w:rsidR="00AC24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0B8C"/>
    <w:multiLevelType w:val="multilevel"/>
    <w:tmpl w:val="3900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A2682F"/>
    <w:multiLevelType w:val="multilevel"/>
    <w:tmpl w:val="2BE8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567389"/>
    <w:multiLevelType w:val="multilevel"/>
    <w:tmpl w:val="4BA8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E4430C"/>
    <w:multiLevelType w:val="multilevel"/>
    <w:tmpl w:val="CC20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925DA3"/>
    <w:multiLevelType w:val="multilevel"/>
    <w:tmpl w:val="2434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79050E"/>
    <w:multiLevelType w:val="multilevel"/>
    <w:tmpl w:val="224E8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6B"/>
    <w:multiLevelType w:val="multilevel"/>
    <w:tmpl w:val="69B26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AA4E92"/>
    <w:multiLevelType w:val="multilevel"/>
    <w:tmpl w:val="EEFE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6310D96"/>
    <w:multiLevelType w:val="multilevel"/>
    <w:tmpl w:val="CBDE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B682595"/>
    <w:multiLevelType w:val="multilevel"/>
    <w:tmpl w:val="E680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D544034"/>
    <w:multiLevelType w:val="multilevel"/>
    <w:tmpl w:val="987C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6"/>
  </w:num>
  <w:num w:numId="4">
    <w:abstractNumId w:val="0"/>
  </w:num>
  <w:num w:numId="5">
    <w:abstractNumId w:val="3"/>
  </w:num>
  <w:num w:numId="6">
    <w:abstractNumId w:val="9"/>
  </w:num>
  <w:num w:numId="7">
    <w:abstractNumId w:val="7"/>
  </w:num>
  <w:num w:numId="8">
    <w:abstractNumId w:val="8"/>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E89"/>
    <w:rsid w:val="00462E89"/>
    <w:rsid w:val="00AC2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D9E95"/>
  <w15:chartTrackingRefBased/>
  <w15:docId w15:val="{30B2E4B0-F578-45E2-9F7A-6A998FCD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462E8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2E8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62E8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2E8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62E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62E89"/>
    <w:rPr>
      <w:b/>
      <w:bCs/>
    </w:rPr>
  </w:style>
  <w:style w:type="character" w:styleId="a5">
    <w:name w:val="Hyperlink"/>
    <w:basedOn w:val="a0"/>
    <w:uiPriority w:val="99"/>
    <w:semiHidden/>
    <w:unhideWhenUsed/>
    <w:rsid w:val="00462E89"/>
    <w:rPr>
      <w:color w:val="0000FF"/>
      <w:u w:val="single"/>
    </w:rPr>
  </w:style>
  <w:style w:type="character" w:customStyle="1" w:styleId="text-download">
    <w:name w:val="text-download"/>
    <w:basedOn w:val="a0"/>
    <w:rsid w:val="00462E89"/>
  </w:style>
  <w:style w:type="character" w:styleId="a6">
    <w:name w:val="Emphasis"/>
    <w:basedOn w:val="a0"/>
    <w:uiPriority w:val="20"/>
    <w:qFormat/>
    <w:rsid w:val="00462E89"/>
    <w:rPr>
      <w:i/>
      <w:iCs/>
    </w:rPr>
  </w:style>
  <w:style w:type="character" w:customStyle="1" w:styleId="uscl-over-counter">
    <w:name w:val="uscl-over-counter"/>
    <w:basedOn w:val="a0"/>
    <w:rsid w:val="00462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760942">
      <w:bodyDiv w:val="1"/>
      <w:marLeft w:val="0"/>
      <w:marRight w:val="0"/>
      <w:marTop w:val="0"/>
      <w:marBottom w:val="0"/>
      <w:divBdr>
        <w:top w:val="none" w:sz="0" w:space="0" w:color="auto"/>
        <w:left w:val="none" w:sz="0" w:space="0" w:color="auto"/>
        <w:bottom w:val="none" w:sz="0" w:space="0" w:color="auto"/>
        <w:right w:val="none" w:sz="0" w:space="0" w:color="auto"/>
      </w:divBdr>
      <w:divsChild>
        <w:div w:id="683558274">
          <w:marLeft w:val="0"/>
          <w:marRight w:val="0"/>
          <w:marTop w:val="0"/>
          <w:marBottom w:val="0"/>
          <w:divBdr>
            <w:top w:val="none" w:sz="0" w:space="0" w:color="auto"/>
            <w:left w:val="none" w:sz="0" w:space="0" w:color="auto"/>
            <w:bottom w:val="none" w:sz="0" w:space="0" w:color="auto"/>
            <w:right w:val="none" w:sz="0" w:space="0" w:color="auto"/>
          </w:divBdr>
          <w:divsChild>
            <w:div w:id="901791129">
              <w:marLeft w:val="0"/>
              <w:marRight w:val="0"/>
              <w:marTop w:val="0"/>
              <w:marBottom w:val="0"/>
              <w:divBdr>
                <w:top w:val="none" w:sz="0" w:space="0" w:color="auto"/>
                <w:left w:val="none" w:sz="0" w:space="0" w:color="auto"/>
                <w:bottom w:val="none" w:sz="0" w:space="0" w:color="auto"/>
                <w:right w:val="none" w:sz="0" w:space="0" w:color="auto"/>
              </w:divBdr>
              <w:divsChild>
                <w:div w:id="1445005274">
                  <w:marLeft w:val="0"/>
                  <w:marRight w:val="0"/>
                  <w:marTop w:val="0"/>
                  <w:marBottom w:val="0"/>
                  <w:divBdr>
                    <w:top w:val="none" w:sz="0" w:space="0" w:color="auto"/>
                    <w:left w:val="none" w:sz="0" w:space="0" w:color="auto"/>
                    <w:bottom w:val="none" w:sz="0" w:space="0" w:color="auto"/>
                    <w:right w:val="none" w:sz="0" w:space="0" w:color="auto"/>
                  </w:divBdr>
                  <w:divsChild>
                    <w:div w:id="1945764012">
                      <w:marLeft w:val="0"/>
                      <w:marRight w:val="0"/>
                      <w:marTop w:val="0"/>
                      <w:marBottom w:val="0"/>
                      <w:divBdr>
                        <w:top w:val="none" w:sz="0" w:space="0" w:color="auto"/>
                        <w:left w:val="none" w:sz="0" w:space="0" w:color="auto"/>
                        <w:bottom w:val="none" w:sz="0" w:space="0" w:color="auto"/>
                        <w:right w:val="none" w:sz="0" w:space="0" w:color="auto"/>
                      </w:divBdr>
                      <w:divsChild>
                        <w:div w:id="1979144975">
                          <w:marLeft w:val="0"/>
                          <w:marRight w:val="0"/>
                          <w:marTop w:val="0"/>
                          <w:marBottom w:val="0"/>
                          <w:divBdr>
                            <w:top w:val="none" w:sz="0" w:space="0" w:color="auto"/>
                            <w:left w:val="none" w:sz="0" w:space="0" w:color="auto"/>
                            <w:bottom w:val="none" w:sz="0" w:space="0" w:color="auto"/>
                            <w:right w:val="none" w:sz="0" w:space="0" w:color="auto"/>
                          </w:divBdr>
                          <w:divsChild>
                            <w:div w:id="918907030">
                              <w:marLeft w:val="0"/>
                              <w:marRight w:val="0"/>
                              <w:marTop w:val="0"/>
                              <w:marBottom w:val="0"/>
                              <w:divBdr>
                                <w:top w:val="none" w:sz="0" w:space="0" w:color="auto"/>
                                <w:left w:val="none" w:sz="0" w:space="0" w:color="auto"/>
                                <w:bottom w:val="none" w:sz="0" w:space="0" w:color="auto"/>
                                <w:right w:val="none" w:sz="0" w:space="0" w:color="auto"/>
                              </w:divBdr>
                              <w:divsChild>
                                <w:div w:id="1311860213">
                                  <w:marLeft w:val="0"/>
                                  <w:marRight w:val="0"/>
                                  <w:marTop w:val="0"/>
                                  <w:marBottom w:val="0"/>
                                  <w:divBdr>
                                    <w:top w:val="none" w:sz="0" w:space="0" w:color="auto"/>
                                    <w:left w:val="none" w:sz="0" w:space="0" w:color="auto"/>
                                    <w:bottom w:val="none" w:sz="0" w:space="0" w:color="auto"/>
                                    <w:right w:val="none" w:sz="0" w:space="0" w:color="auto"/>
                                  </w:divBdr>
                                  <w:divsChild>
                                    <w:div w:id="1404060682">
                                      <w:marLeft w:val="0"/>
                                      <w:marRight w:val="0"/>
                                      <w:marTop w:val="0"/>
                                      <w:marBottom w:val="0"/>
                                      <w:divBdr>
                                        <w:top w:val="none" w:sz="0" w:space="0" w:color="auto"/>
                                        <w:left w:val="none" w:sz="0" w:space="0" w:color="auto"/>
                                        <w:bottom w:val="none" w:sz="0" w:space="0" w:color="auto"/>
                                        <w:right w:val="none" w:sz="0" w:space="0" w:color="auto"/>
                                      </w:divBdr>
                                    </w:div>
                                  </w:divsChild>
                                </w:div>
                                <w:div w:id="687831960">
                                  <w:marLeft w:val="0"/>
                                  <w:marRight w:val="0"/>
                                  <w:marTop w:val="0"/>
                                  <w:marBottom w:val="0"/>
                                  <w:divBdr>
                                    <w:top w:val="none" w:sz="0" w:space="0" w:color="auto"/>
                                    <w:left w:val="none" w:sz="0" w:space="0" w:color="auto"/>
                                    <w:bottom w:val="none" w:sz="0" w:space="0" w:color="auto"/>
                                    <w:right w:val="none" w:sz="0" w:space="0" w:color="auto"/>
                                  </w:divBdr>
                                  <w:divsChild>
                                    <w:div w:id="4596279">
                                      <w:marLeft w:val="0"/>
                                      <w:marRight w:val="0"/>
                                      <w:marTop w:val="0"/>
                                      <w:marBottom w:val="0"/>
                                      <w:divBdr>
                                        <w:top w:val="none" w:sz="0" w:space="0" w:color="auto"/>
                                        <w:left w:val="none" w:sz="0" w:space="0" w:color="auto"/>
                                        <w:bottom w:val="none" w:sz="0" w:space="0" w:color="auto"/>
                                        <w:right w:val="none" w:sz="0" w:space="0" w:color="auto"/>
                                      </w:divBdr>
                                    </w:div>
                                  </w:divsChild>
                                </w:div>
                                <w:div w:id="558786974">
                                  <w:marLeft w:val="0"/>
                                  <w:marRight w:val="0"/>
                                  <w:marTop w:val="0"/>
                                  <w:marBottom w:val="0"/>
                                  <w:divBdr>
                                    <w:top w:val="none" w:sz="0" w:space="0" w:color="auto"/>
                                    <w:left w:val="none" w:sz="0" w:space="0" w:color="auto"/>
                                    <w:bottom w:val="none" w:sz="0" w:space="0" w:color="auto"/>
                                    <w:right w:val="none" w:sz="0" w:space="0" w:color="auto"/>
                                  </w:divBdr>
                                  <w:divsChild>
                                    <w:div w:id="301737507">
                                      <w:marLeft w:val="0"/>
                                      <w:marRight w:val="0"/>
                                      <w:marTop w:val="0"/>
                                      <w:marBottom w:val="0"/>
                                      <w:divBdr>
                                        <w:top w:val="none" w:sz="0" w:space="0" w:color="auto"/>
                                        <w:left w:val="none" w:sz="0" w:space="0" w:color="auto"/>
                                        <w:bottom w:val="none" w:sz="0" w:space="0" w:color="auto"/>
                                        <w:right w:val="none" w:sz="0" w:space="0" w:color="auto"/>
                                      </w:divBdr>
                                    </w:div>
                                  </w:divsChild>
                                </w:div>
                                <w:div w:id="401217227">
                                  <w:marLeft w:val="0"/>
                                  <w:marRight w:val="0"/>
                                  <w:marTop w:val="0"/>
                                  <w:marBottom w:val="0"/>
                                  <w:divBdr>
                                    <w:top w:val="none" w:sz="0" w:space="0" w:color="auto"/>
                                    <w:left w:val="none" w:sz="0" w:space="0" w:color="auto"/>
                                    <w:bottom w:val="none" w:sz="0" w:space="0" w:color="auto"/>
                                    <w:right w:val="none" w:sz="0" w:space="0" w:color="auto"/>
                                  </w:divBdr>
                                  <w:divsChild>
                                    <w:div w:id="1926841513">
                                      <w:marLeft w:val="0"/>
                                      <w:marRight w:val="0"/>
                                      <w:marTop w:val="0"/>
                                      <w:marBottom w:val="0"/>
                                      <w:divBdr>
                                        <w:top w:val="none" w:sz="0" w:space="0" w:color="auto"/>
                                        <w:left w:val="none" w:sz="0" w:space="0" w:color="auto"/>
                                        <w:bottom w:val="none" w:sz="0" w:space="0" w:color="auto"/>
                                        <w:right w:val="none" w:sz="0" w:space="0" w:color="auto"/>
                                      </w:divBdr>
                                    </w:div>
                                  </w:divsChild>
                                </w:div>
                                <w:div w:id="2059087332">
                                  <w:marLeft w:val="0"/>
                                  <w:marRight w:val="0"/>
                                  <w:marTop w:val="0"/>
                                  <w:marBottom w:val="0"/>
                                  <w:divBdr>
                                    <w:top w:val="none" w:sz="0" w:space="0" w:color="auto"/>
                                    <w:left w:val="none" w:sz="0" w:space="0" w:color="auto"/>
                                    <w:bottom w:val="none" w:sz="0" w:space="0" w:color="auto"/>
                                    <w:right w:val="none" w:sz="0" w:space="0" w:color="auto"/>
                                  </w:divBdr>
                                  <w:divsChild>
                                    <w:div w:id="2027360317">
                                      <w:marLeft w:val="0"/>
                                      <w:marRight w:val="0"/>
                                      <w:marTop w:val="0"/>
                                      <w:marBottom w:val="0"/>
                                      <w:divBdr>
                                        <w:top w:val="none" w:sz="0" w:space="0" w:color="auto"/>
                                        <w:left w:val="none" w:sz="0" w:space="0" w:color="auto"/>
                                        <w:bottom w:val="none" w:sz="0" w:space="0" w:color="auto"/>
                                        <w:right w:val="none" w:sz="0" w:space="0" w:color="auto"/>
                                      </w:divBdr>
                                    </w:div>
                                  </w:divsChild>
                                </w:div>
                                <w:div w:id="17587816">
                                  <w:marLeft w:val="0"/>
                                  <w:marRight w:val="0"/>
                                  <w:marTop w:val="0"/>
                                  <w:marBottom w:val="0"/>
                                  <w:divBdr>
                                    <w:top w:val="none" w:sz="0" w:space="0" w:color="auto"/>
                                    <w:left w:val="none" w:sz="0" w:space="0" w:color="auto"/>
                                    <w:bottom w:val="none" w:sz="0" w:space="0" w:color="auto"/>
                                    <w:right w:val="none" w:sz="0" w:space="0" w:color="auto"/>
                                  </w:divBdr>
                                  <w:divsChild>
                                    <w:div w:id="747189862">
                                      <w:marLeft w:val="0"/>
                                      <w:marRight w:val="0"/>
                                      <w:marTop w:val="0"/>
                                      <w:marBottom w:val="0"/>
                                      <w:divBdr>
                                        <w:top w:val="none" w:sz="0" w:space="0" w:color="auto"/>
                                        <w:left w:val="none" w:sz="0" w:space="0" w:color="auto"/>
                                        <w:bottom w:val="none" w:sz="0" w:space="0" w:color="auto"/>
                                        <w:right w:val="none" w:sz="0" w:space="0" w:color="auto"/>
                                      </w:divBdr>
                                    </w:div>
                                  </w:divsChild>
                                </w:div>
                                <w:div w:id="173862652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2000956861">
                                  <w:marLeft w:val="0"/>
                                  <w:marRight w:val="0"/>
                                  <w:marTop w:val="0"/>
                                  <w:marBottom w:val="0"/>
                                  <w:divBdr>
                                    <w:top w:val="none" w:sz="0" w:space="0" w:color="auto"/>
                                    <w:left w:val="none" w:sz="0" w:space="0" w:color="auto"/>
                                    <w:bottom w:val="none" w:sz="0" w:space="0" w:color="auto"/>
                                    <w:right w:val="none" w:sz="0" w:space="0" w:color="auto"/>
                                  </w:divBdr>
                                </w:div>
                                <w:div w:id="1806776996">
                                  <w:marLeft w:val="0"/>
                                  <w:marRight w:val="0"/>
                                  <w:marTop w:val="0"/>
                                  <w:marBottom w:val="0"/>
                                  <w:divBdr>
                                    <w:top w:val="none" w:sz="0" w:space="0" w:color="auto"/>
                                    <w:left w:val="none" w:sz="0" w:space="0" w:color="auto"/>
                                    <w:bottom w:val="none" w:sz="0" w:space="0" w:color="auto"/>
                                    <w:right w:val="none" w:sz="0" w:space="0" w:color="auto"/>
                                  </w:divBdr>
                                  <w:divsChild>
                                    <w:div w:id="971440895">
                                      <w:marLeft w:val="0"/>
                                      <w:marRight w:val="0"/>
                                      <w:marTop w:val="0"/>
                                      <w:marBottom w:val="0"/>
                                      <w:divBdr>
                                        <w:top w:val="none" w:sz="0" w:space="0" w:color="auto"/>
                                        <w:left w:val="none" w:sz="0" w:space="0" w:color="auto"/>
                                        <w:bottom w:val="none" w:sz="0" w:space="0" w:color="auto"/>
                                        <w:right w:val="none" w:sz="0" w:space="0" w:color="auto"/>
                                      </w:divBdr>
                                      <w:divsChild>
                                        <w:div w:id="844784999">
                                          <w:marLeft w:val="0"/>
                                          <w:marRight w:val="0"/>
                                          <w:marTop w:val="0"/>
                                          <w:marBottom w:val="0"/>
                                          <w:divBdr>
                                            <w:top w:val="none" w:sz="0" w:space="0" w:color="auto"/>
                                            <w:left w:val="none" w:sz="0" w:space="0" w:color="auto"/>
                                            <w:bottom w:val="none" w:sz="0" w:space="0" w:color="auto"/>
                                            <w:right w:val="none" w:sz="0" w:space="0" w:color="auto"/>
                                          </w:divBdr>
                                          <w:divsChild>
                                            <w:div w:id="1489443363">
                                              <w:marLeft w:val="0"/>
                                              <w:marRight w:val="0"/>
                                              <w:marTop w:val="0"/>
                                              <w:marBottom w:val="0"/>
                                              <w:divBdr>
                                                <w:top w:val="none" w:sz="0" w:space="0" w:color="auto"/>
                                                <w:left w:val="none" w:sz="0" w:space="0" w:color="auto"/>
                                                <w:bottom w:val="none" w:sz="0" w:space="0" w:color="auto"/>
                                                <w:right w:val="none" w:sz="0" w:space="0" w:color="auto"/>
                                              </w:divBdr>
                                              <w:divsChild>
                                                <w:div w:id="980579011">
                                                  <w:marLeft w:val="0"/>
                                                  <w:marRight w:val="0"/>
                                                  <w:marTop w:val="0"/>
                                                  <w:marBottom w:val="0"/>
                                                  <w:divBdr>
                                                    <w:top w:val="none" w:sz="0" w:space="0" w:color="auto"/>
                                                    <w:left w:val="none" w:sz="0" w:space="0" w:color="auto"/>
                                                    <w:bottom w:val="none" w:sz="0" w:space="0" w:color="auto"/>
                                                    <w:right w:val="none" w:sz="0" w:space="0" w:color="auto"/>
                                                  </w:divBdr>
                                                  <w:divsChild>
                                                    <w:div w:id="79016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5662</Words>
  <Characters>32275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2022-09-14T08:16:00Z</dcterms:created>
  <dcterms:modified xsi:type="dcterms:W3CDTF">2022-09-14T08:17:00Z</dcterms:modified>
</cp:coreProperties>
</file>